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29FFD7D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>3. Prijímateľ:</w:t>
      </w:r>
    </w:p>
    <w:p w14:paraId="0F63C894" w14:textId="50AAA234" w:rsidR="004F6183" w:rsidRPr="00907A7B" w:rsidRDefault="004F6183" w:rsidP="004F6183">
      <w:pPr>
        <w:pStyle w:val="smlouvabodytextbold"/>
      </w:pPr>
      <w:r w:rsidRPr="00907A7B">
        <w:t xml:space="preserve">4. Číslo oznámenia o vyhlásení verejného obstarávania </w:t>
      </w:r>
      <w:ins w:id="186" w:author="Tomáš Viglaš" w:date="2016-10-28T13:51:00Z">
        <w:r w:rsidR="0015379E">
          <w:t xml:space="preserve">alebo ekvivalent </w:t>
        </w:r>
      </w:ins>
      <w:r w:rsidRPr="00907A7B">
        <w:t>(ak je to relevantné):</w:t>
      </w:r>
    </w:p>
    <w:p w14:paraId="2D452C89" w14:textId="77777777" w:rsidR="0015379E" w:rsidRDefault="004F6183" w:rsidP="004F6183">
      <w:pPr>
        <w:pStyle w:val="smlouvabodytextbold"/>
        <w:rPr>
          <w:ins w:id="187" w:author="Tomáš Viglaš" w:date="2016-10-28T13:52:00Z"/>
        </w:rPr>
      </w:pPr>
      <w:r w:rsidRPr="00907A7B">
        <w:t xml:space="preserve">5. </w:t>
      </w:r>
      <w:ins w:id="188" w:author="Tomáš Viglaš" w:date="2016-10-28T13:52:00Z">
        <w:r w:rsidR="0015379E">
          <w:t>Pr</w:t>
        </w:r>
        <w:bookmarkStart w:id="189" w:name="_GoBack"/>
        <w:r w:rsidR="0015379E" w:rsidRPr="0029663E">
          <w:t>edmet obstarávania:</w:t>
        </w:r>
        <w:bookmarkEnd w:id="189"/>
      </w:ins>
    </w:p>
    <w:p w14:paraId="02128B58" w14:textId="596DB2C0" w:rsidR="004F6183" w:rsidRPr="00907A7B" w:rsidRDefault="0015379E" w:rsidP="004F6183">
      <w:pPr>
        <w:pStyle w:val="smlouvabodytextbold"/>
      </w:pPr>
      <w:ins w:id="190" w:author="Tomáš Viglaš" w:date="2016-10-28T13:52:00Z">
        <w:r>
          <w:t xml:space="preserve">6. </w:t>
        </w:r>
      </w:ins>
      <w:r w:rsidR="004F6183" w:rsidRPr="00907A7B">
        <w:t xml:space="preserve">Postup obstarávania (v zmysle zákona č. </w:t>
      </w:r>
      <w:ins w:id="191" w:author="Andrea Bergmannová" w:date="2016-04-20T14:51:00Z">
        <w:r w:rsidR="00AC65FC" w:rsidRPr="00AC65FC">
          <w:t xml:space="preserve">343/2015 </w:t>
        </w:r>
      </w:ins>
      <w:del w:id="192" w:author="Andrea Bergmannová" w:date="2016-04-20T14:51:00Z">
        <w:r w:rsidR="004F6183" w:rsidRPr="00907A7B" w:rsidDel="00AC65FC">
          <w:delText xml:space="preserve">25/2006 </w:delText>
        </w:r>
      </w:del>
      <w:r w:rsidR="004F6183" w:rsidRPr="00907A7B">
        <w:t xml:space="preserve">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606F5A26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del w:id="193" w:author="Tomáš Viglaš" w:date="2016-10-28T13:52:00Z">
        <w:r w:rsidRPr="00907A7B" w:rsidDel="0015379E">
          <w:rPr>
            <w:rFonts w:asciiTheme="minorHAnsi" w:hAnsiTheme="minorHAnsi" w:cstheme="minorHAnsi"/>
            <w:szCs w:val="19"/>
          </w:rPr>
          <w:delText xml:space="preserve">administratívnu </w:delText>
        </w:r>
      </w:del>
      <w:r w:rsidR="00277EB9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3E35367E" w14:textId="326BA71F" w:rsidR="004F6183" w:rsidRPr="00907A7B" w:rsidDel="0015379E" w:rsidRDefault="004F6183" w:rsidP="004F6183">
      <w:pPr>
        <w:spacing w:before="120" w:line="288" w:lineRule="auto"/>
        <w:jc w:val="both"/>
        <w:rPr>
          <w:del w:id="194" w:author="Tomáš Viglaš" w:date="2016-10-28T13:54:00Z"/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ins w:id="195" w:author="Tomáš Viglaš" w:date="2016-10-28T13:54:00Z">
        <w:r w:rsidR="0015379E" w:rsidRPr="0015379E">
          <w:rPr>
            <w:rFonts w:asciiTheme="minorHAnsi" w:hAnsiTheme="minorHAnsi" w:cstheme="minorHAnsi"/>
            <w:szCs w:val="19"/>
            <w:lang w:val="sk-SK"/>
          </w:rPr>
          <w:t>výdavkov do financovania, o ex-ante finančnej oprave, resp. o ďalších krokoch, ktoré budú potrebné na základe zistení poskytovateľa v rámci kontroly tejto dokumentácie k VO.</w:t>
        </w:r>
      </w:ins>
      <w:del w:id="196" w:author="Tomáš Viglaš" w:date="2016-10-28T13:54:00Z">
        <w:r w:rsidRPr="00907A7B" w:rsidDel="0015379E">
          <w:rPr>
            <w:rFonts w:asciiTheme="minorHAnsi" w:hAnsiTheme="minorHAnsi" w:cstheme="minorHAnsi"/>
            <w:szCs w:val="19"/>
          </w:rPr>
          <w:delText>k financovaniu zmluvného vzťahu, ktorý je výsledkom príslušného v</w:delText>
        </w:r>
        <w:r w:rsidR="008E5BE9" w:rsidDel="0015379E">
          <w:rPr>
            <w:rFonts w:asciiTheme="minorHAnsi" w:hAnsiTheme="minorHAnsi" w:cstheme="minorHAnsi"/>
            <w:szCs w:val="19"/>
          </w:rPr>
          <w:delText>erejného obstarávania v zmysle z</w:delText>
        </w:r>
        <w:r w:rsidRPr="00907A7B" w:rsidDel="0015379E">
          <w:rPr>
            <w:rFonts w:asciiTheme="minorHAnsi" w:hAnsiTheme="minorHAnsi" w:cstheme="minorHAnsi"/>
            <w:szCs w:val="19"/>
          </w:rPr>
          <w:delText>mluvy o NFP.</w:delText>
        </w:r>
      </w:del>
    </w:p>
    <w:p w14:paraId="1A7852F2" w14:textId="77777777" w:rsidR="004F6183" w:rsidRDefault="004F6183" w:rsidP="0015379E">
      <w:pPr>
        <w:spacing w:before="120" w:line="288" w:lineRule="auto"/>
        <w:jc w:val="both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49A8D" w14:textId="77777777" w:rsidR="00676852" w:rsidRDefault="00676852">
      <w:r>
        <w:separator/>
      </w:r>
    </w:p>
    <w:p w14:paraId="7C39FE11" w14:textId="77777777" w:rsidR="00676852" w:rsidRDefault="00676852"/>
  </w:endnote>
  <w:endnote w:type="continuationSeparator" w:id="0">
    <w:p w14:paraId="1AB463B2" w14:textId="77777777" w:rsidR="00676852" w:rsidRDefault="00676852">
      <w:r>
        <w:continuationSeparator/>
      </w:r>
    </w:p>
    <w:p w14:paraId="15615AD0" w14:textId="77777777" w:rsidR="00676852" w:rsidRDefault="00676852"/>
  </w:endnote>
  <w:endnote w:type="continuationNotice" w:id="1">
    <w:p w14:paraId="4FEDD0C8" w14:textId="77777777" w:rsidR="00676852" w:rsidRDefault="00676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B8035" w14:textId="64CF398D" w:rsidR="00422A6D" w:rsidRDefault="00422A6D" w:rsidP="00422A6D">
        <w:pPr>
          <w:pStyle w:val="Pta"/>
        </w:pPr>
        <w:r>
          <w:t>Príručka pre verejné obstarávanie</w:t>
        </w:r>
      </w:p>
      <w:p w14:paraId="04F091E2" w14:textId="12A0C19E" w:rsidR="00422A6D" w:rsidRDefault="00422A6D" w:rsidP="00422A6D">
        <w:pPr>
          <w:pStyle w:val="Pta"/>
        </w:pPr>
        <w:r>
          <w:t>Príloha č. 10 - Čestné vyhlásenie o úplnosti a kompletnosti dokladov a o zhode s originálom dokumentácie z VO</w:t>
        </w:r>
      </w:p>
      <w:p w14:paraId="57E8C206" w14:textId="1C19387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66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A129C" w14:textId="77777777" w:rsidR="00676852" w:rsidRDefault="00676852">
      <w:r>
        <w:separator/>
      </w:r>
    </w:p>
    <w:p w14:paraId="3C18F01F" w14:textId="77777777" w:rsidR="00676852" w:rsidRDefault="00676852"/>
  </w:footnote>
  <w:footnote w:type="continuationSeparator" w:id="0">
    <w:p w14:paraId="2F302AF8" w14:textId="77777777" w:rsidR="00676852" w:rsidRDefault="00676852">
      <w:r>
        <w:continuationSeparator/>
      </w:r>
    </w:p>
    <w:p w14:paraId="65ED2A0F" w14:textId="77777777" w:rsidR="00676852" w:rsidRDefault="00676852"/>
  </w:footnote>
  <w:footnote w:type="continuationNotice" w:id="1">
    <w:p w14:paraId="23C10934" w14:textId="77777777" w:rsidR="00676852" w:rsidRDefault="00676852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93E01B3" w:rsidR="006D04C5" w:rsidRPr="00624DC2" w:rsidRDefault="009A07C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AD4309C" wp14:editId="24FBA0B6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79E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7EB9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9663E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A6D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0DF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517C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B4FE7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852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7C1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0EA3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5FC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17E84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5AA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E40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E9101AE7-39BF-4C68-8E4E-84D8FB02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45E34-7237-4614-98B1-D72682F1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C65DA5-BA97-4DB6-AE5C-775DE466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15</cp:revision>
  <cp:lastPrinted>2006-02-10T13:19:00Z</cp:lastPrinted>
  <dcterms:created xsi:type="dcterms:W3CDTF">2015-06-03T12:54:00Z</dcterms:created>
  <dcterms:modified xsi:type="dcterms:W3CDTF">2016-11-03T13:53:00Z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